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EAB328" w14:textId="77777777" w:rsidR="00A14498" w:rsidRPr="00F94508" w:rsidRDefault="00A14498" w:rsidP="00675167">
      <w:pPr>
        <w:autoSpaceDE w:val="0"/>
        <w:autoSpaceDN w:val="0"/>
        <w:adjustRightInd w:val="0"/>
        <w:spacing w:line="240" w:lineRule="auto"/>
        <w:jc w:val="center"/>
        <w:rPr>
          <w:rFonts w:cs="Arial"/>
          <w:b/>
          <w:bCs/>
          <w:szCs w:val="22"/>
        </w:rPr>
      </w:pPr>
      <w:r w:rsidRPr="00F94508">
        <w:rPr>
          <w:rFonts w:cs="Arial"/>
          <w:b/>
          <w:bCs/>
          <w:szCs w:val="22"/>
        </w:rPr>
        <w:t>Opis przedmiotu zamówienia</w:t>
      </w:r>
    </w:p>
    <w:p w14:paraId="49E7EC2F" w14:textId="77777777" w:rsidR="00A14498" w:rsidRPr="00F94508" w:rsidRDefault="00A14498" w:rsidP="00675167">
      <w:pPr>
        <w:autoSpaceDE w:val="0"/>
        <w:autoSpaceDN w:val="0"/>
        <w:adjustRightInd w:val="0"/>
        <w:spacing w:line="240" w:lineRule="auto"/>
        <w:jc w:val="left"/>
        <w:rPr>
          <w:rFonts w:cs="Arial"/>
          <w:b/>
          <w:bCs/>
          <w:szCs w:val="22"/>
        </w:rPr>
      </w:pPr>
    </w:p>
    <w:p w14:paraId="615C9B11" w14:textId="77777777" w:rsidR="00A14498" w:rsidRPr="00F94508" w:rsidRDefault="00A14498" w:rsidP="00D62005">
      <w:pPr>
        <w:autoSpaceDE w:val="0"/>
        <w:autoSpaceDN w:val="0"/>
        <w:adjustRightInd w:val="0"/>
        <w:spacing w:line="240" w:lineRule="auto"/>
        <w:rPr>
          <w:rFonts w:cs="Arial"/>
          <w:bCs/>
          <w:szCs w:val="22"/>
        </w:rPr>
      </w:pPr>
      <w:r w:rsidRPr="00F94508">
        <w:rPr>
          <w:rFonts w:cs="Arial"/>
          <w:bCs/>
          <w:szCs w:val="22"/>
        </w:rPr>
        <w:t>Dotyczy zadania inwestycyjnego:</w:t>
      </w:r>
    </w:p>
    <w:p w14:paraId="38B5CCC5" w14:textId="291B0868" w:rsidR="005B4EE5" w:rsidRPr="00F94508" w:rsidRDefault="004B6FE6" w:rsidP="005D775F">
      <w:pPr>
        <w:autoSpaceDE w:val="0"/>
        <w:autoSpaceDN w:val="0"/>
        <w:adjustRightInd w:val="0"/>
        <w:spacing w:line="240" w:lineRule="auto"/>
        <w:jc w:val="center"/>
        <w:rPr>
          <w:rFonts w:cs="Arial"/>
          <w:b/>
          <w:szCs w:val="22"/>
        </w:rPr>
      </w:pPr>
      <w:r w:rsidRPr="00F94508">
        <w:rPr>
          <w:rFonts w:cs="Arial"/>
          <w:b/>
          <w:szCs w:val="22"/>
        </w:rPr>
        <w:t>„</w:t>
      </w:r>
      <w:r w:rsidR="00DE6C95" w:rsidRPr="00DE6C95">
        <w:rPr>
          <w:rFonts w:cs="Arial"/>
          <w:b/>
          <w:szCs w:val="22"/>
        </w:rPr>
        <w:t xml:space="preserve">Budowa odwadniacza podziemnego na trasie rurociągu od odwiertu Mirocin 4 </w:t>
      </w:r>
      <w:r w:rsidR="00DE6C95">
        <w:rPr>
          <w:rFonts w:cs="Arial"/>
          <w:b/>
          <w:szCs w:val="22"/>
        </w:rPr>
        <w:t>–</w:t>
      </w:r>
      <w:r w:rsidR="00DE6C95" w:rsidRPr="00DE6C95">
        <w:rPr>
          <w:rFonts w:cs="Arial"/>
          <w:b/>
          <w:szCs w:val="22"/>
        </w:rPr>
        <w:t xml:space="preserve"> KGZ Jodłówka</w:t>
      </w:r>
      <w:r w:rsidR="00F02F1F" w:rsidRPr="00F94508">
        <w:rPr>
          <w:rFonts w:cs="Arial"/>
          <w:b/>
          <w:szCs w:val="22"/>
        </w:rPr>
        <w:t>”</w:t>
      </w:r>
    </w:p>
    <w:p w14:paraId="317D6321" w14:textId="77777777" w:rsidR="00A14498" w:rsidRPr="00F94508" w:rsidRDefault="00A14498" w:rsidP="00675167">
      <w:pPr>
        <w:tabs>
          <w:tab w:val="num" w:pos="720"/>
        </w:tabs>
        <w:spacing w:line="240" w:lineRule="auto"/>
        <w:rPr>
          <w:rFonts w:eastAsia="Calibri" w:cs="Arial"/>
          <w:szCs w:val="22"/>
        </w:rPr>
      </w:pPr>
    </w:p>
    <w:p w14:paraId="3323B26C" w14:textId="77777777" w:rsidR="00DE6C95" w:rsidRPr="00174117" w:rsidRDefault="00DE6C95" w:rsidP="00DE6C95">
      <w:pPr>
        <w:autoSpaceDE w:val="0"/>
        <w:autoSpaceDN w:val="0"/>
        <w:adjustRightInd w:val="0"/>
        <w:spacing w:line="240" w:lineRule="auto"/>
        <w:rPr>
          <w:rFonts w:eastAsia="Calibri" w:cs="Arial"/>
        </w:rPr>
      </w:pPr>
      <w:r w:rsidRPr="00231C83">
        <w:rPr>
          <w:rFonts w:eastAsia="Calibri" w:cs="Arial"/>
        </w:rPr>
        <w:t xml:space="preserve">Przedmiotem zamówienia jest wykonanie robót budowlano – montażowych w ramach </w:t>
      </w:r>
      <w:r w:rsidRPr="00174117">
        <w:rPr>
          <w:rFonts w:eastAsia="Calibri" w:cs="Arial"/>
        </w:rPr>
        <w:t>zadania inwestycyjnego pn. „</w:t>
      </w:r>
      <w:r w:rsidRPr="00A25154">
        <w:rPr>
          <w:rFonts w:eastAsia="Calibri" w:cs="Arial"/>
        </w:rPr>
        <w:t xml:space="preserve">Budowa odwadniacza podziemnego na trasie rurociągu od odwiertu Mirocin 4 </w:t>
      </w:r>
      <w:r>
        <w:rPr>
          <w:rFonts w:eastAsia="Calibri" w:cs="Arial"/>
        </w:rPr>
        <w:t>–</w:t>
      </w:r>
      <w:r w:rsidRPr="00A25154">
        <w:rPr>
          <w:rFonts w:eastAsia="Calibri" w:cs="Arial"/>
        </w:rPr>
        <w:t xml:space="preserve"> KGZ Jodłówka</w:t>
      </w:r>
      <w:r w:rsidRPr="00174117">
        <w:rPr>
          <w:rFonts w:eastAsia="Calibri" w:cs="Arial"/>
        </w:rPr>
        <w:t>” dla zakresu rzeczowego obejmującego w szczególności:</w:t>
      </w:r>
    </w:p>
    <w:p w14:paraId="7B809F37" w14:textId="77777777" w:rsidR="00DE6C95" w:rsidRDefault="00DE6C95" w:rsidP="00DE6C9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240" w:lineRule="auto"/>
        <w:ind w:left="426" w:hanging="426"/>
        <w:rPr>
          <w:rFonts w:cs="Arial"/>
        </w:rPr>
      </w:pPr>
      <w:r>
        <w:t>r</w:t>
      </w:r>
      <w:r w:rsidRPr="00E946F2">
        <w:t>ozbiór</w:t>
      </w:r>
      <w:r>
        <w:t xml:space="preserve">ka </w:t>
      </w:r>
      <w:r w:rsidRPr="00E946F2">
        <w:t>odcink</w:t>
      </w:r>
      <w:r>
        <w:t>a</w:t>
      </w:r>
      <w:r w:rsidRPr="00E946F2">
        <w:t xml:space="preserve"> kolektora gazowego o długości ok.</w:t>
      </w:r>
      <w:r>
        <w:t xml:space="preserve"> </w:t>
      </w:r>
      <w:r w:rsidRPr="00E946F2">
        <w:t>4m dla zabudowy w osi rury odwadniacza</w:t>
      </w:r>
      <w:r>
        <w:t>,</w:t>
      </w:r>
    </w:p>
    <w:p w14:paraId="10690ADA" w14:textId="77777777" w:rsidR="00DE6C95" w:rsidRPr="00A25154" w:rsidRDefault="00DE6C95" w:rsidP="00DE6C9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240" w:lineRule="auto"/>
        <w:ind w:left="426" w:hanging="426"/>
        <w:rPr>
          <w:rFonts w:cs="Arial"/>
        </w:rPr>
      </w:pPr>
      <w:r w:rsidRPr="00A25154">
        <w:rPr>
          <w:rFonts w:cs="Arial"/>
        </w:rPr>
        <w:t xml:space="preserve">budowa podziemnego odwadniacza </w:t>
      </w:r>
      <w:r>
        <w:rPr>
          <w:rFonts w:cs="Arial"/>
        </w:rPr>
        <w:t xml:space="preserve">rurowego </w:t>
      </w:r>
      <w:proofErr w:type="spellStart"/>
      <w:r>
        <w:rPr>
          <w:rFonts w:cs="Arial"/>
        </w:rPr>
        <w:t>Dn</w:t>
      </w:r>
      <w:proofErr w:type="spellEnd"/>
      <w:r>
        <w:rPr>
          <w:rFonts w:cs="Arial"/>
        </w:rPr>
        <w:t xml:space="preserve"> 250 w osi kolektora </w:t>
      </w:r>
      <w:r w:rsidRPr="00A25154">
        <w:rPr>
          <w:rFonts w:cs="Arial"/>
        </w:rPr>
        <w:t>kopalnianego wraz z instalacją spustu wody złożowej,</w:t>
      </w:r>
    </w:p>
    <w:p w14:paraId="28D20911" w14:textId="77777777" w:rsidR="00DE6C95" w:rsidRPr="00A25154" w:rsidRDefault="00DE6C95" w:rsidP="00DE6C9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240" w:lineRule="auto"/>
        <w:ind w:left="426" w:hanging="426"/>
        <w:rPr>
          <w:rFonts w:cs="Arial"/>
        </w:rPr>
      </w:pPr>
      <w:r w:rsidRPr="00A25154">
        <w:rPr>
          <w:rFonts w:cs="Arial"/>
        </w:rPr>
        <w:t>budowa rurociągu Dn50 wyprowadzającego wodę złożową z odwadniacza do projektowanego zbiornika wody długości ok. 6m,</w:t>
      </w:r>
    </w:p>
    <w:p w14:paraId="1CB289AD" w14:textId="1C24BC17" w:rsidR="00DE6C95" w:rsidRPr="00A25154" w:rsidRDefault="00DE6C95" w:rsidP="00DE6C9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240" w:lineRule="auto"/>
        <w:ind w:left="426" w:hanging="426"/>
        <w:rPr>
          <w:rFonts w:cs="Arial"/>
        </w:rPr>
      </w:pPr>
      <w:r w:rsidRPr="00A25154">
        <w:rPr>
          <w:rFonts w:cs="Arial"/>
        </w:rPr>
        <w:t>budowa zbiornika wody o pojemności 3,9m3 na podłożu z płyt drogowych</w:t>
      </w:r>
      <w:ins w:id="0" w:author="Sobka Robert" w:date="2025-04-29T11:43:00Z">
        <w:r w:rsidR="00A574BF">
          <w:rPr>
            <w:rFonts w:cs="Arial"/>
          </w:rPr>
          <w:t xml:space="preserve"> </w:t>
        </w:r>
        <w:r w:rsidR="00A574BF">
          <w:rPr>
            <w:rFonts w:cs="Arial"/>
          </w:rPr>
          <w:t>(dostawa inwestorska)</w:t>
        </w:r>
      </w:ins>
      <w:r w:rsidRPr="00A25154">
        <w:rPr>
          <w:rFonts w:cs="Arial"/>
        </w:rPr>
        <w:t>,</w:t>
      </w:r>
    </w:p>
    <w:p w14:paraId="085863AE" w14:textId="77777777" w:rsidR="00DE6C95" w:rsidRPr="00A25154" w:rsidRDefault="00DE6C95" w:rsidP="00DE6C9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240" w:lineRule="auto"/>
        <w:ind w:left="426" w:hanging="426"/>
        <w:rPr>
          <w:rFonts w:cs="Arial"/>
        </w:rPr>
      </w:pPr>
      <w:r w:rsidRPr="00A25154">
        <w:rPr>
          <w:rFonts w:cs="Arial"/>
        </w:rPr>
        <w:t>budowa ogrodzenia terenu o wymiarach 8,5 m x 7,5m. Teren wewnątrz ogrodzenia, należy utwardzić, wyrównać i wyłożyć agrowłókniną, zapobiegającą porostowi traw i wysypać klińcem - warstwa grubości 15 cm. Wokół ogrodzenia wykonać ścieżkę wysypaną klińcem na geowłókninie i dodatkowo wykonać obramowanie krawężnikami trawnikowymi.</w:t>
      </w:r>
    </w:p>
    <w:p w14:paraId="41F4B5AB" w14:textId="77777777" w:rsidR="00DE6C95" w:rsidRPr="00A25154" w:rsidRDefault="00DE6C95" w:rsidP="00DE6C9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240" w:lineRule="auto"/>
        <w:ind w:left="426" w:hanging="426"/>
        <w:rPr>
          <w:rFonts w:cs="Arial"/>
        </w:rPr>
      </w:pPr>
      <w:r w:rsidRPr="00A25154">
        <w:rPr>
          <w:rFonts w:cs="Arial"/>
        </w:rPr>
        <w:t>budowa instalacji uziemienia i odgromienia,</w:t>
      </w:r>
    </w:p>
    <w:p w14:paraId="63EA4872" w14:textId="77777777" w:rsidR="00DE6C95" w:rsidRDefault="00DE6C95" w:rsidP="00DE6C9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240" w:lineRule="auto"/>
        <w:ind w:left="426" w:hanging="426"/>
        <w:rPr>
          <w:rFonts w:cs="Arial"/>
        </w:rPr>
      </w:pPr>
      <w:r w:rsidRPr="00A25154">
        <w:rPr>
          <w:rFonts w:cs="Arial"/>
        </w:rPr>
        <w:t>budowa drogi dojazdowej z płyt drogowych ze zjazdem z drogi gminnej o długości ok. 12,5m,</w:t>
      </w:r>
    </w:p>
    <w:p w14:paraId="2DEA29C3" w14:textId="77777777" w:rsidR="00DE6C95" w:rsidRDefault="00DE6C95" w:rsidP="00DE6C9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240" w:lineRule="auto"/>
        <w:ind w:left="426" w:hanging="426"/>
        <w:rPr>
          <w:rFonts w:cs="Arial"/>
        </w:rPr>
      </w:pPr>
      <w:r>
        <w:rPr>
          <w:rFonts w:cs="Arial"/>
        </w:rPr>
        <w:t>s</w:t>
      </w:r>
      <w:r w:rsidRPr="003A7748">
        <w:rPr>
          <w:rFonts w:cs="Arial"/>
        </w:rPr>
        <w:t>porządzenie dokumentacji powykonawczej dot</w:t>
      </w:r>
      <w:r>
        <w:rPr>
          <w:rFonts w:cs="Arial"/>
        </w:rPr>
        <w:t>yczącej realizowanej inwestycji,</w:t>
      </w:r>
    </w:p>
    <w:p w14:paraId="25F3CB67" w14:textId="77777777" w:rsidR="006E57E2" w:rsidRPr="00DE6C95" w:rsidRDefault="006E57E2" w:rsidP="00DE6C9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240" w:lineRule="auto"/>
        <w:ind w:left="426" w:hanging="426"/>
        <w:rPr>
          <w:rFonts w:cs="Arial"/>
        </w:rPr>
      </w:pPr>
      <w:r w:rsidRPr="00DE6C95">
        <w:rPr>
          <w:rFonts w:cs="Arial"/>
        </w:rPr>
        <w:t>wykonanie prób szczelności i wytrzymałości,</w:t>
      </w:r>
    </w:p>
    <w:p w14:paraId="62C21D13" w14:textId="77777777" w:rsidR="006E57E2" w:rsidRPr="00DE6C95" w:rsidRDefault="006E57E2" w:rsidP="00DE6C9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240" w:lineRule="auto"/>
        <w:ind w:left="426" w:hanging="426"/>
        <w:rPr>
          <w:rFonts w:cs="Arial"/>
        </w:rPr>
      </w:pPr>
      <w:r w:rsidRPr="00DE6C95">
        <w:rPr>
          <w:rFonts w:cs="Arial"/>
        </w:rPr>
        <w:t>prace porządkowe i konserwacyjne,</w:t>
      </w:r>
    </w:p>
    <w:p w14:paraId="4BE23F43" w14:textId="64DCA21F" w:rsidR="006E57E2" w:rsidRPr="00DE6C95" w:rsidRDefault="00DE6C95" w:rsidP="00DE6C9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00" w:line="240" w:lineRule="auto"/>
        <w:ind w:left="426" w:hanging="426"/>
        <w:rPr>
          <w:rFonts w:cs="Arial"/>
        </w:rPr>
      </w:pPr>
      <w:r>
        <w:rPr>
          <w:rFonts w:cs="Arial"/>
        </w:rPr>
        <w:t>rozruch instalacji.</w:t>
      </w:r>
    </w:p>
    <w:p w14:paraId="679F6E60" w14:textId="77777777" w:rsidR="007F5863" w:rsidRDefault="007F5863" w:rsidP="004D6F05">
      <w:pPr>
        <w:suppressAutoHyphens/>
        <w:spacing w:line="240" w:lineRule="auto"/>
        <w:ind w:left="426"/>
        <w:rPr>
          <w:rFonts w:ascii="ArialMT" w:hAnsi="ArialMT" w:cs="ArialMT"/>
        </w:rPr>
      </w:pPr>
    </w:p>
    <w:p w14:paraId="0818C55B" w14:textId="46F5BDE1" w:rsidR="003E64E8" w:rsidRPr="00DE6C95" w:rsidRDefault="003E64E8" w:rsidP="00DE6C95">
      <w:pPr>
        <w:autoSpaceDE w:val="0"/>
        <w:autoSpaceDN w:val="0"/>
        <w:spacing w:line="240" w:lineRule="auto"/>
        <w:rPr>
          <w:rFonts w:cs="Arial"/>
        </w:rPr>
      </w:pPr>
      <w:r w:rsidRPr="00D0000B">
        <w:t>Przy realizacji instalacji odgromowej w konsultacji z projektantem uwzględnić w tym zakresie „Zalecenia do projektowania ochrony odgromowej w obiektach PGNiG Oddział Sanok”.</w:t>
      </w:r>
    </w:p>
    <w:p w14:paraId="2ED67D9B" w14:textId="77777777" w:rsidR="00855BE8" w:rsidRPr="00F94508" w:rsidRDefault="00855BE8" w:rsidP="00855BE8">
      <w:pPr>
        <w:spacing w:line="360" w:lineRule="auto"/>
        <w:rPr>
          <w:rFonts w:eastAsia="Calibri" w:cs="Arial"/>
          <w:szCs w:val="22"/>
          <w:lang w:eastAsia="en-US"/>
        </w:rPr>
      </w:pPr>
    </w:p>
    <w:p w14:paraId="7CBBAE17" w14:textId="43005FA3" w:rsidR="008E6F94" w:rsidRPr="00F94508" w:rsidRDefault="008E6F94" w:rsidP="008E6F94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F94508">
        <w:rPr>
          <w:rStyle w:val="normaltextrun"/>
          <w:rFonts w:ascii="Arial" w:hAnsi="Arial" w:cs="Arial"/>
          <w:sz w:val="22"/>
          <w:szCs w:val="22"/>
        </w:rPr>
        <w:t>Likwidacja i zagospodarowanie wszystkich zbędnych materiałów (gruz, ziemia itp.) oraz zagospodarowanie odpadów leży po stronie Wykonawcy.</w:t>
      </w:r>
      <w:r w:rsidR="00DE6C95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DE6C95">
        <w:rPr>
          <w:rStyle w:val="normaltextrun"/>
          <w:rFonts w:ascii="ArialMT" w:hAnsi="ArialMT" w:cs="Segoe UI"/>
          <w:b/>
          <w:bCs/>
          <w:sz w:val="22"/>
          <w:szCs w:val="22"/>
        </w:rPr>
        <w:t>Elementy i urządzenia pochodzące z rozbiórki należy złożyć, zgodnie z dyspozycją kierownictwa kopalni.</w:t>
      </w:r>
    </w:p>
    <w:p w14:paraId="4712B452" w14:textId="2926B999" w:rsidR="008E6F94" w:rsidRPr="00F94508" w:rsidRDefault="008E6F94" w:rsidP="008E6F94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F94508">
        <w:rPr>
          <w:rStyle w:val="normaltextrun"/>
          <w:rFonts w:ascii="Arial" w:hAnsi="Arial" w:cs="Arial"/>
          <w:sz w:val="22"/>
          <w:szCs w:val="22"/>
        </w:rPr>
        <w:t xml:space="preserve">Szczegółowy opis przedmiotu zamówienia jest zawarty </w:t>
      </w:r>
      <w:r w:rsidR="00DE6C95" w:rsidRPr="00DE6C95">
        <w:rPr>
          <w:rStyle w:val="normaltextrun"/>
          <w:rFonts w:ascii="Arial" w:hAnsi="Arial" w:cs="Arial"/>
          <w:sz w:val="22"/>
          <w:szCs w:val="22"/>
        </w:rPr>
        <w:t>w projekcie budowlanym, technicznym i przedmiarze robót.</w:t>
      </w:r>
      <w:r w:rsidRPr="00F94508">
        <w:rPr>
          <w:rStyle w:val="eop"/>
          <w:rFonts w:ascii="Arial" w:hAnsi="Arial" w:cs="Arial"/>
          <w:sz w:val="22"/>
          <w:szCs w:val="22"/>
        </w:rPr>
        <w:t> </w:t>
      </w:r>
    </w:p>
    <w:p w14:paraId="339C9351" w14:textId="19FD14EF" w:rsidR="008E6F94" w:rsidRPr="00F94508" w:rsidRDefault="008E6F94" w:rsidP="008E6F9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F94508">
        <w:rPr>
          <w:rStyle w:val="eop"/>
          <w:rFonts w:ascii="Arial" w:hAnsi="Arial" w:cs="Arial"/>
          <w:sz w:val="22"/>
          <w:szCs w:val="22"/>
        </w:rPr>
        <w:t> </w:t>
      </w:r>
    </w:p>
    <w:p w14:paraId="6FBCF709" w14:textId="77777777" w:rsidR="00A574BF" w:rsidRPr="00A574BF" w:rsidRDefault="00A574BF" w:rsidP="00A574BF">
      <w:pPr>
        <w:pStyle w:val="paragraph"/>
        <w:spacing w:before="0" w:beforeAutospacing="0" w:after="0" w:afterAutospacing="0"/>
        <w:textAlignment w:val="baseline"/>
        <w:rPr>
          <w:ins w:id="1" w:author="Sobka Robert" w:date="2025-04-29T11:44:00Z"/>
          <w:rStyle w:val="normaltextrun"/>
          <w:rFonts w:ascii="Arial" w:hAnsi="Arial" w:cs="Arial"/>
          <w:b/>
          <w:bCs/>
          <w:sz w:val="22"/>
          <w:szCs w:val="22"/>
        </w:rPr>
      </w:pPr>
      <w:ins w:id="2" w:author="Sobka Robert" w:date="2025-04-29T11:44:00Z">
        <w:r w:rsidRPr="00A574BF">
          <w:rPr>
            <w:rStyle w:val="normaltextrun"/>
            <w:rFonts w:ascii="Arial" w:hAnsi="Arial" w:cs="Arial"/>
            <w:b/>
            <w:bCs/>
            <w:sz w:val="22"/>
            <w:szCs w:val="22"/>
          </w:rPr>
          <w:t>Dostawy Inwestorskie:</w:t>
        </w:r>
      </w:ins>
    </w:p>
    <w:p w14:paraId="18CC68FD" w14:textId="3F5E01F7" w:rsidR="008E6F94" w:rsidRPr="00F94508" w:rsidRDefault="00A574BF" w:rsidP="00A574BF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ins w:id="3" w:author="Sobka Robert" w:date="2025-04-29T11:44:00Z">
        <w:r w:rsidRPr="00A574BF">
          <w:rPr>
            <w:rStyle w:val="normaltextrun"/>
            <w:rFonts w:ascii="Arial" w:hAnsi="Arial" w:cs="Arial"/>
            <w:b/>
            <w:bCs/>
            <w:sz w:val="22"/>
            <w:szCs w:val="22"/>
          </w:rPr>
          <w:t>Zbiornik wody o pojemności 3,9m3 – jest nowy, gotowy do montażu. Znajduje się na terenie KGZ Jodłówka (OZG Mirocin).</w:t>
        </w:r>
      </w:ins>
      <w:del w:id="4" w:author="Sobka Robert" w:date="2025-04-29T11:44:00Z">
        <w:r w:rsidR="008E6F94" w:rsidRPr="00F94508" w:rsidDel="00A574BF">
          <w:rPr>
            <w:rStyle w:val="normaltextrun"/>
            <w:rFonts w:ascii="Arial" w:hAnsi="Arial" w:cs="Arial"/>
            <w:b/>
            <w:bCs/>
            <w:sz w:val="22"/>
            <w:szCs w:val="22"/>
          </w:rPr>
          <w:delText>Dostawy In</w:delText>
        </w:r>
        <w:bookmarkStart w:id="5" w:name="_GoBack"/>
        <w:bookmarkEnd w:id="5"/>
        <w:r w:rsidR="008E6F94" w:rsidRPr="00F94508" w:rsidDel="00A574BF">
          <w:rPr>
            <w:rStyle w:val="normaltextrun"/>
            <w:rFonts w:ascii="Arial" w:hAnsi="Arial" w:cs="Arial"/>
            <w:b/>
            <w:bCs/>
            <w:sz w:val="22"/>
            <w:szCs w:val="22"/>
          </w:rPr>
          <w:delText>westorskie – brak.</w:delText>
        </w:r>
      </w:del>
    </w:p>
    <w:p w14:paraId="7BA4C458" w14:textId="77777777" w:rsidR="00B62C16" w:rsidRPr="00F94508" w:rsidRDefault="00B62C16" w:rsidP="008E6F9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22"/>
          <w:szCs w:val="22"/>
        </w:rPr>
      </w:pPr>
    </w:p>
    <w:p w14:paraId="7A65895F" w14:textId="004DE505" w:rsidR="008E6F94" w:rsidRPr="00F94508" w:rsidRDefault="008E6F94" w:rsidP="008E6F94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F94508">
        <w:rPr>
          <w:rStyle w:val="normaltextrun"/>
          <w:rFonts w:ascii="Arial" w:hAnsi="Arial" w:cs="Arial"/>
          <w:b/>
          <w:bCs/>
          <w:sz w:val="22"/>
          <w:szCs w:val="22"/>
        </w:rPr>
        <w:t xml:space="preserve">Do postępowania </w:t>
      </w:r>
      <w:r w:rsidR="00DE6C95" w:rsidRPr="00DE6C95">
        <w:rPr>
          <w:rStyle w:val="normaltextrun"/>
          <w:rFonts w:ascii="Arial" w:hAnsi="Arial" w:cs="Arial"/>
          <w:b/>
          <w:bCs/>
          <w:sz w:val="22"/>
          <w:szCs w:val="22"/>
        </w:rPr>
        <w:t>– harmonogram rzeczowo – finansowy.</w:t>
      </w:r>
      <w:r w:rsidRPr="00F94508">
        <w:rPr>
          <w:rStyle w:val="eop"/>
          <w:rFonts w:ascii="Arial" w:hAnsi="Arial" w:cs="Arial"/>
          <w:sz w:val="22"/>
          <w:szCs w:val="22"/>
        </w:rPr>
        <w:t> </w:t>
      </w:r>
    </w:p>
    <w:p w14:paraId="24540DB4" w14:textId="77777777" w:rsidR="008E6F94" w:rsidRPr="00F94508" w:rsidRDefault="008E6F94" w:rsidP="008E6F94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F94508">
        <w:rPr>
          <w:rStyle w:val="normaltextrun"/>
          <w:rFonts w:ascii="Arial" w:hAnsi="Arial" w:cs="Arial"/>
          <w:sz w:val="22"/>
          <w:szCs w:val="22"/>
        </w:rPr>
        <w:lastRenderedPageBreak/>
        <w:t>Dokumenty przekazywane Wykonawcy:</w:t>
      </w:r>
      <w:r w:rsidRPr="00F94508">
        <w:rPr>
          <w:rStyle w:val="eop"/>
          <w:rFonts w:ascii="Arial" w:hAnsi="Arial" w:cs="Arial"/>
          <w:sz w:val="22"/>
          <w:szCs w:val="22"/>
        </w:rPr>
        <w:t> </w:t>
      </w:r>
    </w:p>
    <w:p w14:paraId="1F0EC57A" w14:textId="77777777" w:rsidR="00DE6C95" w:rsidRDefault="008E6F94" w:rsidP="006E57E2">
      <w:pPr>
        <w:pStyle w:val="paragraph"/>
        <w:numPr>
          <w:ilvl w:val="0"/>
          <w:numId w:val="1"/>
        </w:numPr>
        <w:spacing w:before="0" w:beforeAutospacing="0" w:after="0" w:afterAutospacing="0"/>
        <w:ind w:left="915" w:firstLine="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F94508">
        <w:rPr>
          <w:rStyle w:val="normaltextrun"/>
          <w:rFonts w:ascii="Arial" w:hAnsi="Arial" w:cs="Arial"/>
          <w:sz w:val="22"/>
          <w:szCs w:val="22"/>
        </w:rPr>
        <w:t xml:space="preserve">Projekt </w:t>
      </w:r>
      <w:r w:rsidR="00DE6C95">
        <w:rPr>
          <w:rStyle w:val="normaltextrun"/>
          <w:rFonts w:ascii="Arial" w:hAnsi="Arial" w:cs="Arial"/>
          <w:sz w:val="22"/>
          <w:szCs w:val="22"/>
        </w:rPr>
        <w:t>budowlany</w:t>
      </w:r>
    </w:p>
    <w:p w14:paraId="479E8689" w14:textId="58219481" w:rsidR="008E6F94" w:rsidRPr="00F94508" w:rsidRDefault="00DE6C95" w:rsidP="006E57E2">
      <w:pPr>
        <w:pStyle w:val="paragraph"/>
        <w:numPr>
          <w:ilvl w:val="0"/>
          <w:numId w:val="1"/>
        </w:numPr>
        <w:spacing w:before="0" w:beforeAutospacing="0" w:after="0" w:afterAutospacing="0"/>
        <w:ind w:left="915" w:firstLine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>Projekt techniczny</w:t>
      </w:r>
      <w:r w:rsidR="008E6F94" w:rsidRPr="00F94508">
        <w:rPr>
          <w:rStyle w:val="normaltextrun"/>
          <w:rFonts w:ascii="Arial" w:hAnsi="Arial" w:cs="Arial"/>
          <w:sz w:val="22"/>
          <w:szCs w:val="22"/>
        </w:rPr>
        <w:t>,</w:t>
      </w:r>
      <w:r w:rsidR="008E6F94" w:rsidRPr="00F94508">
        <w:rPr>
          <w:rStyle w:val="eop"/>
          <w:rFonts w:ascii="Arial" w:hAnsi="Arial" w:cs="Arial"/>
          <w:sz w:val="22"/>
          <w:szCs w:val="22"/>
        </w:rPr>
        <w:t> </w:t>
      </w:r>
    </w:p>
    <w:p w14:paraId="279C0EF0" w14:textId="77777777" w:rsidR="008E6F94" w:rsidRPr="00F94508" w:rsidRDefault="008E6F94" w:rsidP="006E57E2">
      <w:pPr>
        <w:pStyle w:val="paragraph"/>
        <w:numPr>
          <w:ilvl w:val="0"/>
          <w:numId w:val="2"/>
        </w:numPr>
        <w:spacing w:before="0" w:beforeAutospacing="0" w:after="0" w:afterAutospacing="0"/>
        <w:ind w:left="915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F94508">
        <w:rPr>
          <w:rStyle w:val="normaltextrun"/>
          <w:rFonts w:ascii="Arial" w:hAnsi="Arial" w:cs="Arial"/>
          <w:sz w:val="22"/>
          <w:szCs w:val="22"/>
        </w:rPr>
        <w:t>Przedmiar robót.</w:t>
      </w:r>
      <w:r w:rsidRPr="00F94508">
        <w:rPr>
          <w:rStyle w:val="eop"/>
          <w:rFonts w:ascii="Arial" w:hAnsi="Arial" w:cs="Arial"/>
          <w:sz w:val="22"/>
          <w:szCs w:val="22"/>
        </w:rPr>
        <w:t> </w:t>
      </w:r>
    </w:p>
    <w:p w14:paraId="28F5C682" w14:textId="531D6BBA" w:rsidR="008E6F94" w:rsidRDefault="008E6F94" w:rsidP="00CD71D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F94508">
        <w:rPr>
          <w:rStyle w:val="normaltextrun"/>
          <w:rFonts w:ascii="Arial" w:hAnsi="Arial" w:cs="Arial"/>
          <w:sz w:val="22"/>
          <w:szCs w:val="22"/>
        </w:rPr>
        <w:t xml:space="preserve">Zadanie wykonywane będzie na podstawie decyzji o pozwoleniu na budowę wydanej przez </w:t>
      </w:r>
      <w:r w:rsidR="00DE6C95" w:rsidRPr="00DE6C95">
        <w:rPr>
          <w:rStyle w:val="normaltextrun"/>
          <w:rFonts w:ascii="Arial" w:hAnsi="Arial" w:cs="Arial"/>
          <w:sz w:val="22"/>
          <w:szCs w:val="22"/>
        </w:rPr>
        <w:t>OUG Krosno</w:t>
      </w:r>
      <w:r w:rsidRPr="00F94508">
        <w:rPr>
          <w:rStyle w:val="normaltextrun"/>
          <w:rFonts w:ascii="Arial" w:hAnsi="Arial" w:cs="Arial"/>
          <w:sz w:val="22"/>
          <w:szCs w:val="22"/>
        </w:rPr>
        <w:t>, która jest po stronie Zamawiającego.</w:t>
      </w:r>
      <w:r w:rsidRPr="00F94508">
        <w:rPr>
          <w:rStyle w:val="eop"/>
          <w:rFonts w:ascii="Arial" w:hAnsi="Arial" w:cs="Arial"/>
          <w:sz w:val="22"/>
          <w:szCs w:val="22"/>
        </w:rPr>
        <w:t> </w:t>
      </w:r>
    </w:p>
    <w:p w14:paraId="185097D3" w14:textId="6F3DFC67" w:rsidR="008E6F94" w:rsidRPr="00F94508" w:rsidRDefault="008E6F94" w:rsidP="008E6F9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F94508">
        <w:rPr>
          <w:rStyle w:val="normaltextrun"/>
          <w:rFonts w:ascii="Arial" w:hAnsi="Arial" w:cs="Arial"/>
          <w:sz w:val="22"/>
          <w:szCs w:val="22"/>
        </w:rPr>
        <w:t xml:space="preserve">Przewidywany termin uzyskania prawomocnej decyzji – </w:t>
      </w:r>
      <w:r w:rsidR="004B2B3F">
        <w:rPr>
          <w:rStyle w:val="normaltextrun"/>
          <w:rFonts w:ascii="Arial" w:hAnsi="Arial" w:cs="Arial"/>
          <w:sz w:val="22"/>
          <w:szCs w:val="22"/>
        </w:rPr>
        <w:t>maj</w:t>
      </w:r>
      <w:r w:rsidR="004B2B3F" w:rsidRPr="00F94508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00F94508">
        <w:rPr>
          <w:rStyle w:val="normaltextrun"/>
          <w:rFonts w:ascii="Arial" w:hAnsi="Arial" w:cs="Arial"/>
          <w:sz w:val="22"/>
          <w:szCs w:val="22"/>
        </w:rPr>
        <w:t>202</w:t>
      </w:r>
      <w:r w:rsidR="004B2B3F">
        <w:rPr>
          <w:rStyle w:val="normaltextrun"/>
          <w:rFonts w:ascii="Arial" w:hAnsi="Arial" w:cs="Arial"/>
          <w:sz w:val="22"/>
          <w:szCs w:val="22"/>
        </w:rPr>
        <w:t>5</w:t>
      </w:r>
      <w:r w:rsidRPr="00F94508">
        <w:rPr>
          <w:rStyle w:val="normaltextrun"/>
          <w:rFonts w:ascii="Arial" w:hAnsi="Arial" w:cs="Arial"/>
          <w:sz w:val="22"/>
          <w:szCs w:val="22"/>
        </w:rPr>
        <w:t>r.</w:t>
      </w:r>
    </w:p>
    <w:p w14:paraId="3238C9DD" w14:textId="77777777" w:rsidR="009072F9" w:rsidRPr="00F94508" w:rsidRDefault="009072F9" w:rsidP="008E6F94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6DD3ECF" w14:textId="7BB4576B" w:rsidR="008E6F94" w:rsidRPr="00F94508" w:rsidRDefault="00DE6C95" w:rsidP="008E6F94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DE6C95">
        <w:rPr>
          <w:rFonts w:ascii="Arial" w:hAnsi="Arial" w:cs="Arial"/>
          <w:bCs/>
          <w:sz w:val="22"/>
          <w:szCs w:val="22"/>
          <w:u w:val="single"/>
        </w:rPr>
        <w:t>Zamawiający, z uwagi na specyfikę przedmiotu zamówienia, zaleca przeprowadzenie wizji lokalnej</w:t>
      </w:r>
      <w:r w:rsidRPr="00DE6C95">
        <w:rPr>
          <w:rFonts w:ascii="Arial" w:hAnsi="Arial" w:cs="Arial"/>
          <w:bCs/>
          <w:sz w:val="22"/>
          <w:szCs w:val="22"/>
        </w:rPr>
        <w:t xml:space="preserve"> na terenie Inwestycji przed złożeniem oferty, po uprzednim uzgodnieniu terminu </w:t>
      </w:r>
      <w:r w:rsidRPr="00DE6C95">
        <w:rPr>
          <w:rFonts w:ascii="Arial" w:hAnsi="Arial" w:cs="Arial"/>
          <w:sz w:val="22"/>
          <w:szCs w:val="22"/>
        </w:rPr>
        <w:t xml:space="preserve">z </w:t>
      </w:r>
      <w:r w:rsidRPr="00DE6C95">
        <w:rPr>
          <w:rFonts w:ascii="Arial" w:hAnsi="Arial" w:cs="Arial"/>
          <w:b/>
          <w:sz w:val="22"/>
          <w:szCs w:val="22"/>
        </w:rPr>
        <w:t>Kierownikiem KGZ Jodłówka, tel. (16) 62 89 950.</w:t>
      </w:r>
      <w:r w:rsidRPr="00DE6C95">
        <w:rPr>
          <w:rFonts w:ascii="Arial" w:hAnsi="Arial" w:cs="Arial"/>
          <w:bCs/>
          <w:sz w:val="22"/>
          <w:szCs w:val="22"/>
        </w:rPr>
        <w:t xml:space="preserve"> Potwierdzenie przeprowadzenia wizji należy dołączyć do oferty. Wizja lokalna, o której mowa wyżej nie jest wymagana; Zamawiający zastrzega jednak, że Wykonawca w całości ponosi ryzyko braku przeprowadzenia przez niego wizji lokalnej, w tym w szczególności Wykonawcę w całości i wyłącznie obciążają wszelkie ryzyka wynikające lub związane z okolicznościami ujawnionymi w toku wykonywania przedmiotu zamówienia, a które byłyby możliwe do stwierdzenia przez Wykonawcę podczas przeprowadzenia wizji lokalnej.</w:t>
      </w:r>
      <w:r w:rsidR="008E6F94" w:rsidRPr="00F94508">
        <w:rPr>
          <w:rStyle w:val="eop"/>
          <w:rFonts w:ascii="Arial" w:hAnsi="Arial" w:cs="Arial"/>
          <w:sz w:val="22"/>
          <w:szCs w:val="22"/>
        </w:rPr>
        <w:t> </w:t>
      </w:r>
    </w:p>
    <w:p w14:paraId="50BF7E23" w14:textId="77777777" w:rsidR="008E6F94" w:rsidRPr="00F94508" w:rsidRDefault="008E6F94" w:rsidP="008E6F94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F94508">
        <w:rPr>
          <w:rStyle w:val="eop"/>
          <w:rFonts w:ascii="Arial" w:hAnsi="Arial" w:cs="Arial"/>
          <w:sz w:val="22"/>
          <w:szCs w:val="22"/>
        </w:rPr>
        <w:t> </w:t>
      </w:r>
    </w:p>
    <w:p w14:paraId="5D56F6FB" w14:textId="77777777" w:rsidR="008E6F94" w:rsidRPr="00F94508" w:rsidRDefault="008E6F94" w:rsidP="008E6F94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F94508">
        <w:rPr>
          <w:rStyle w:val="normaltextrun"/>
          <w:rFonts w:ascii="Arial" w:hAnsi="Arial" w:cs="Arial"/>
          <w:sz w:val="22"/>
          <w:szCs w:val="22"/>
        </w:rPr>
        <w:t>Wykonanie zamówienia uwzględnia realizowaną przez Zamawiającego przyjętą, opublikowaną i udostępnioną publicznie Politykę Energetyczną poprzez wspieranie działań dla zakupu energooszczędnych produktów i usług oraz projektów na rzecz poprawy wyniku energetycznego.</w:t>
      </w:r>
      <w:r w:rsidRPr="00F94508">
        <w:rPr>
          <w:rStyle w:val="eop"/>
          <w:rFonts w:ascii="Arial" w:hAnsi="Arial" w:cs="Arial"/>
          <w:sz w:val="22"/>
          <w:szCs w:val="22"/>
        </w:rPr>
        <w:t> </w:t>
      </w:r>
    </w:p>
    <w:p w14:paraId="0A32DE0A" w14:textId="66390E8B" w:rsidR="00B20346" w:rsidRPr="00F94508" w:rsidRDefault="00B20346" w:rsidP="00220B97">
      <w:pPr>
        <w:pStyle w:val="paragraph"/>
        <w:spacing w:before="0" w:beforeAutospacing="0" w:after="0" w:afterAutospacing="0"/>
        <w:jc w:val="both"/>
        <w:textAlignment w:val="baseline"/>
        <w:rPr>
          <w:rFonts w:cs="Arial"/>
          <w:szCs w:val="22"/>
        </w:rPr>
      </w:pPr>
    </w:p>
    <w:p w14:paraId="4A914AA8" w14:textId="1E7292B0" w:rsidR="00AA43F3" w:rsidRPr="00F94508" w:rsidRDefault="00AA43F3" w:rsidP="00E31968">
      <w:pPr>
        <w:pStyle w:val="Akapitzlist"/>
        <w:spacing w:line="240" w:lineRule="auto"/>
        <w:ind w:left="0"/>
        <w:rPr>
          <w:rFonts w:cs="Arial"/>
          <w:szCs w:val="22"/>
        </w:rPr>
      </w:pPr>
      <w:r w:rsidRPr="00F94508">
        <w:rPr>
          <w:rFonts w:cs="Arial"/>
          <w:kern w:val="32"/>
          <w:szCs w:val="22"/>
        </w:rPr>
        <w:t xml:space="preserve">Wykonawstwo </w:t>
      </w:r>
      <w:r w:rsidRPr="00F94508">
        <w:rPr>
          <w:rFonts w:cs="Arial"/>
          <w:szCs w:val="22"/>
        </w:rPr>
        <w:t>zadania musi być realizowane przez osoby posiadające wymagane prawem i przepisami szczególnymi uprawnienia i kwalifikacje.</w:t>
      </w:r>
    </w:p>
    <w:p w14:paraId="42E9E054" w14:textId="2C721A45" w:rsidR="00AA43F3" w:rsidRPr="00F94508" w:rsidRDefault="00AA43F3" w:rsidP="005A2628">
      <w:pPr>
        <w:pStyle w:val="Akapitzlist"/>
        <w:tabs>
          <w:tab w:val="left" w:pos="0"/>
        </w:tabs>
        <w:autoSpaceDE w:val="0"/>
        <w:autoSpaceDN w:val="0"/>
        <w:adjustRightInd w:val="0"/>
        <w:spacing w:line="240" w:lineRule="auto"/>
        <w:ind w:left="0"/>
        <w:outlineLvl w:val="0"/>
        <w:rPr>
          <w:rFonts w:cs="Arial"/>
          <w:szCs w:val="22"/>
        </w:rPr>
      </w:pPr>
      <w:r w:rsidRPr="00F94508">
        <w:rPr>
          <w:rFonts w:cs="Arial"/>
          <w:szCs w:val="22"/>
        </w:rPr>
        <w:t>Wykonawca, zgodnie z powszechnie obowiązującymi przepisami prawa, zobowiązany jest przed przystąpieniem do realizacji Umowy, jak i podczas całego okresu jej obowiązywania, do posiadania wszelkich zezwoleń, decyzji administracyjnych, licencji, uprawnień lub innych uzgodnień w zakresie ochrony środowiska, w przypadku gdy będą wymagane do prowadzenia tego rodzaju prac.</w:t>
      </w:r>
    </w:p>
    <w:p w14:paraId="214FD36E" w14:textId="7D86211B" w:rsidR="00AA43F3" w:rsidRPr="00F94508" w:rsidRDefault="00AA43F3" w:rsidP="00E31968">
      <w:pPr>
        <w:pStyle w:val="Akapitzlist"/>
        <w:spacing w:line="260" w:lineRule="exact"/>
        <w:ind w:left="0"/>
        <w:rPr>
          <w:rFonts w:cs="Arial"/>
          <w:szCs w:val="22"/>
        </w:rPr>
      </w:pPr>
      <w:r w:rsidRPr="00F94508">
        <w:rPr>
          <w:rFonts w:cs="Arial"/>
          <w:szCs w:val="22"/>
        </w:rPr>
        <w:t>Wykonawca, jako wytwórca i posiadacz odpadów powstałych podczas wykonywanych prac zobowiązuje się do ich zagospodarowania na swój koszt i odpowiedzialność oraz zgodnie z obowiązującymi przepisami prawa, za wyjątkiem odpadów wskazanych przez Kierownika Kopalni.</w:t>
      </w:r>
    </w:p>
    <w:p w14:paraId="017EC4F6" w14:textId="74451082" w:rsidR="009E6A73" w:rsidRDefault="009E6A73" w:rsidP="008E6F94">
      <w:pPr>
        <w:autoSpaceDE w:val="0"/>
        <w:autoSpaceDN w:val="0"/>
        <w:adjustRightInd w:val="0"/>
        <w:spacing w:line="240" w:lineRule="auto"/>
        <w:rPr>
          <w:rFonts w:cs="Arial"/>
          <w:szCs w:val="22"/>
        </w:rPr>
      </w:pPr>
    </w:p>
    <w:p w14:paraId="1897442A" w14:textId="74624231" w:rsidR="00466BB7" w:rsidRPr="00547C6B" w:rsidRDefault="00466BB7" w:rsidP="00547C6B">
      <w:pPr>
        <w:autoSpaceDE w:val="0"/>
        <w:autoSpaceDN w:val="0"/>
        <w:adjustRightInd w:val="0"/>
        <w:spacing w:line="240" w:lineRule="auto"/>
        <w:rPr>
          <w:rFonts w:cs="Arial"/>
        </w:rPr>
      </w:pPr>
      <w:r w:rsidRPr="00547C6B">
        <w:rPr>
          <w:rFonts w:cs="Arial"/>
          <w:b/>
          <w:bCs/>
        </w:rPr>
        <w:t xml:space="preserve">Roboty budowlano – montażowe należy wykonać zgodnie z obowiązującymi w PGNiG O/Sanok „Wytycznymi w zakresie projektowania i realizacji systemów teleinformatycznych w obszarze OT PGNiG SA Oddział w Sanoku” </w:t>
      </w:r>
      <w:r w:rsidR="004B2B3F" w:rsidRPr="00547C6B">
        <w:rPr>
          <w:rFonts w:cs="Arial"/>
          <w:b/>
          <w:bCs/>
        </w:rPr>
        <w:t>(z wyłączeniem załącznika nr 1)</w:t>
      </w:r>
      <w:r w:rsidRPr="00547C6B">
        <w:rPr>
          <w:rFonts w:cs="Arial"/>
        </w:rPr>
        <w:t xml:space="preserve"> „Wytyczne dla zadania o charakterze wykonawczym (roboty)”.</w:t>
      </w:r>
    </w:p>
    <w:sectPr w:rsidR="00466BB7" w:rsidRPr="00547C6B" w:rsidSect="00547C6B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000000E"/>
    <w:multiLevelType w:val="singleLevel"/>
    <w:tmpl w:val="1B54DB62"/>
    <w:name w:val="WW8Num14"/>
    <w:lvl w:ilvl="0">
      <w:start w:val="1"/>
      <w:numFmt w:val="decimal"/>
      <w:lvlText w:val="%1."/>
      <w:lvlJc w:val="right"/>
      <w:pPr>
        <w:tabs>
          <w:tab w:val="num" w:pos="-294"/>
        </w:tabs>
        <w:ind w:left="-317" w:firstLine="317"/>
      </w:pPr>
      <w:rPr>
        <w:rFonts w:cs="Arial" w:hint="default"/>
        <w:b w:val="0"/>
      </w:rPr>
    </w:lvl>
  </w:abstractNum>
  <w:abstractNum w:abstractNumId="2" w15:restartNumberingAfterBreak="0">
    <w:nsid w:val="166B3D3B"/>
    <w:multiLevelType w:val="hybridMultilevel"/>
    <w:tmpl w:val="A44C6E8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88C2B50"/>
    <w:multiLevelType w:val="hybridMultilevel"/>
    <w:tmpl w:val="A6849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8391B"/>
    <w:multiLevelType w:val="hybridMultilevel"/>
    <w:tmpl w:val="409E41F8"/>
    <w:lvl w:ilvl="0" w:tplc="42C4DF2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091847"/>
    <w:multiLevelType w:val="hybridMultilevel"/>
    <w:tmpl w:val="8BBE7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9D6ABC"/>
    <w:multiLevelType w:val="multilevel"/>
    <w:tmpl w:val="0E180A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8C059ED"/>
    <w:multiLevelType w:val="singleLevel"/>
    <w:tmpl w:val="04150013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759E74EB"/>
    <w:multiLevelType w:val="multilevel"/>
    <w:tmpl w:val="58CAA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4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obka Robert">
    <w15:presenceInfo w15:providerId="None" w15:userId="Sobka Rober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498"/>
    <w:rsid w:val="00035D4B"/>
    <w:rsid w:val="000536F3"/>
    <w:rsid w:val="00064DDE"/>
    <w:rsid w:val="00094D61"/>
    <w:rsid w:val="00097849"/>
    <w:rsid w:val="000A4A5C"/>
    <w:rsid w:val="000C2CE7"/>
    <w:rsid w:val="000D4124"/>
    <w:rsid w:val="000E0E45"/>
    <w:rsid w:val="000F3449"/>
    <w:rsid w:val="0011348E"/>
    <w:rsid w:val="00137ADE"/>
    <w:rsid w:val="001430BD"/>
    <w:rsid w:val="001B4038"/>
    <w:rsid w:val="001B41B8"/>
    <w:rsid w:val="001E18BC"/>
    <w:rsid w:val="001F0C2D"/>
    <w:rsid w:val="002161B5"/>
    <w:rsid w:val="00220B97"/>
    <w:rsid w:val="00225EA2"/>
    <w:rsid w:val="00236C34"/>
    <w:rsid w:val="0023729A"/>
    <w:rsid w:val="0024006D"/>
    <w:rsid w:val="00267BC8"/>
    <w:rsid w:val="0029387A"/>
    <w:rsid w:val="00371FD3"/>
    <w:rsid w:val="003C10EA"/>
    <w:rsid w:val="003C6605"/>
    <w:rsid w:val="003D370A"/>
    <w:rsid w:val="003E64E8"/>
    <w:rsid w:val="003F7C34"/>
    <w:rsid w:val="004248C5"/>
    <w:rsid w:val="00466BB7"/>
    <w:rsid w:val="004B0438"/>
    <w:rsid w:val="004B2B3F"/>
    <w:rsid w:val="004B6FE6"/>
    <w:rsid w:val="004C08A6"/>
    <w:rsid w:val="004D6F05"/>
    <w:rsid w:val="00503A9F"/>
    <w:rsid w:val="005136E9"/>
    <w:rsid w:val="005171D4"/>
    <w:rsid w:val="005330DF"/>
    <w:rsid w:val="005342D8"/>
    <w:rsid w:val="00547C6B"/>
    <w:rsid w:val="00555B33"/>
    <w:rsid w:val="00561AAC"/>
    <w:rsid w:val="00565216"/>
    <w:rsid w:val="00565A39"/>
    <w:rsid w:val="005668DB"/>
    <w:rsid w:val="00595F2C"/>
    <w:rsid w:val="005A0BB4"/>
    <w:rsid w:val="005A2628"/>
    <w:rsid w:val="005B4EE5"/>
    <w:rsid w:val="005B71D8"/>
    <w:rsid w:val="005D5C9E"/>
    <w:rsid w:val="005D775F"/>
    <w:rsid w:val="006012A0"/>
    <w:rsid w:val="0061028F"/>
    <w:rsid w:val="006420F6"/>
    <w:rsid w:val="00670C38"/>
    <w:rsid w:val="00672612"/>
    <w:rsid w:val="00675167"/>
    <w:rsid w:val="00692AF1"/>
    <w:rsid w:val="006B0F6B"/>
    <w:rsid w:val="006D3FB5"/>
    <w:rsid w:val="006E2249"/>
    <w:rsid w:val="006E57E2"/>
    <w:rsid w:val="006F4E59"/>
    <w:rsid w:val="006F5918"/>
    <w:rsid w:val="0070601D"/>
    <w:rsid w:val="0077432F"/>
    <w:rsid w:val="00790971"/>
    <w:rsid w:val="007D554F"/>
    <w:rsid w:val="007D58AB"/>
    <w:rsid w:val="007D7FDE"/>
    <w:rsid w:val="007E1C05"/>
    <w:rsid w:val="007F5863"/>
    <w:rsid w:val="00852C48"/>
    <w:rsid w:val="00855BE8"/>
    <w:rsid w:val="008A31B1"/>
    <w:rsid w:val="008C7EF1"/>
    <w:rsid w:val="008E0617"/>
    <w:rsid w:val="008E1EAF"/>
    <w:rsid w:val="008E6F94"/>
    <w:rsid w:val="008E7409"/>
    <w:rsid w:val="008F20CB"/>
    <w:rsid w:val="009072F9"/>
    <w:rsid w:val="00935A1D"/>
    <w:rsid w:val="009451E9"/>
    <w:rsid w:val="00977E14"/>
    <w:rsid w:val="00982A16"/>
    <w:rsid w:val="00996811"/>
    <w:rsid w:val="009E6A73"/>
    <w:rsid w:val="00A063B1"/>
    <w:rsid w:val="00A14498"/>
    <w:rsid w:val="00A30932"/>
    <w:rsid w:val="00A33254"/>
    <w:rsid w:val="00A33D43"/>
    <w:rsid w:val="00A45451"/>
    <w:rsid w:val="00A4798A"/>
    <w:rsid w:val="00A574BF"/>
    <w:rsid w:val="00A735EE"/>
    <w:rsid w:val="00A7714D"/>
    <w:rsid w:val="00A80D62"/>
    <w:rsid w:val="00AA43F3"/>
    <w:rsid w:val="00AC0F07"/>
    <w:rsid w:val="00AC56B3"/>
    <w:rsid w:val="00AE03F9"/>
    <w:rsid w:val="00B20346"/>
    <w:rsid w:val="00B449FE"/>
    <w:rsid w:val="00B62C16"/>
    <w:rsid w:val="00B7591C"/>
    <w:rsid w:val="00BA3456"/>
    <w:rsid w:val="00BA5137"/>
    <w:rsid w:val="00BE568C"/>
    <w:rsid w:val="00C1031A"/>
    <w:rsid w:val="00C20D79"/>
    <w:rsid w:val="00C5131E"/>
    <w:rsid w:val="00C60249"/>
    <w:rsid w:val="00C84020"/>
    <w:rsid w:val="00CA6D56"/>
    <w:rsid w:val="00CC50B7"/>
    <w:rsid w:val="00CD2803"/>
    <w:rsid w:val="00CD5584"/>
    <w:rsid w:val="00CD71DE"/>
    <w:rsid w:val="00CF139D"/>
    <w:rsid w:val="00D0000B"/>
    <w:rsid w:val="00D074E6"/>
    <w:rsid w:val="00D1272D"/>
    <w:rsid w:val="00D27012"/>
    <w:rsid w:val="00D31733"/>
    <w:rsid w:val="00D4682F"/>
    <w:rsid w:val="00D5066D"/>
    <w:rsid w:val="00D62005"/>
    <w:rsid w:val="00DA063F"/>
    <w:rsid w:val="00DE6C95"/>
    <w:rsid w:val="00DF506B"/>
    <w:rsid w:val="00E31968"/>
    <w:rsid w:val="00E42E64"/>
    <w:rsid w:val="00E5624E"/>
    <w:rsid w:val="00E97E8E"/>
    <w:rsid w:val="00EB68C4"/>
    <w:rsid w:val="00F02F1F"/>
    <w:rsid w:val="00F168D7"/>
    <w:rsid w:val="00F85983"/>
    <w:rsid w:val="00F94508"/>
    <w:rsid w:val="00FB1444"/>
    <w:rsid w:val="00FC4A39"/>
    <w:rsid w:val="00FE6C03"/>
    <w:rsid w:val="00FF74F6"/>
    <w:rsid w:val="06DB5C42"/>
    <w:rsid w:val="0C05FC45"/>
    <w:rsid w:val="1106CF91"/>
    <w:rsid w:val="1D2FB4D1"/>
    <w:rsid w:val="23E18F64"/>
    <w:rsid w:val="25F762A9"/>
    <w:rsid w:val="27CB7702"/>
    <w:rsid w:val="2D96CC4D"/>
    <w:rsid w:val="3546A015"/>
    <w:rsid w:val="35652DDD"/>
    <w:rsid w:val="3919B107"/>
    <w:rsid w:val="395DA381"/>
    <w:rsid w:val="3AD7050E"/>
    <w:rsid w:val="3C32F712"/>
    <w:rsid w:val="3D53EA58"/>
    <w:rsid w:val="48BE80F4"/>
    <w:rsid w:val="4D347F4E"/>
    <w:rsid w:val="4F62AD80"/>
    <w:rsid w:val="516CAC4F"/>
    <w:rsid w:val="559B7065"/>
    <w:rsid w:val="57D6CA31"/>
    <w:rsid w:val="586E8870"/>
    <w:rsid w:val="5B168A4F"/>
    <w:rsid w:val="5B428BB2"/>
    <w:rsid w:val="5C2E1DD7"/>
    <w:rsid w:val="5E2D5D0A"/>
    <w:rsid w:val="5FF2E517"/>
    <w:rsid w:val="6789A4AB"/>
    <w:rsid w:val="6F87946E"/>
    <w:rsid w:val="73A57FB0"/>
    <w:rsid w:val="75E27E85"/>
    <w:rsid w:val="7E90FFB9"/>
    <w:rsid w:val="7EE3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747E8"/>
  <w15:docId w15:val="{EC856B3F-310C-4710-8FC3-570D2EB41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4498"/>
    <w:pPr>
      <w:spacing w:after="0" w:line="320" w:lineRule="exact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Bullet Number,Body MS Bullet,List Paragraph1,List Paragraph2,ISCG Numerowanie,Nagłowek 3,EST_akapit z listą,Key,Nagłówek A,Średnia siatka 1 — akcent 21,L1,Numerowanie,Odstavec,Akapit z listą numerowaną,Podsis rysunku"/>
    <w:basedOn w:val="Normalny"/>
    <w:link w:val="AkapitzlistZnak"/>
    <w:uiPriority w:val="34"/>
    <w:qFormat/>
    <w:rsid w:val="00A1449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0C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C38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A80D6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4B6F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B6FE6"/>
    <w:rPr>
      <w:rFonts w:ascii="Arial" w:eastAsia="Times New Roman" w:hAnsi="Arial" w:cs="Times New Roman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7714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7714D"/>
    <w:rPr>
      <w:rFonts w:ascii="Arial" w:eastAsia="Times New Roman" w:hAnsi="Arial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5171D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171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171D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71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71D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paragraph">
    <w:name w:val="paragraph"/>
    <w:basedOn w:val="Normalny"/>
    <w:rsid w:val="008E6F9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Domylnaczcionkaakapitu"/>
    <w:rsid w:val="008E6F94"/>
  </w:style>
  <w:style w:type="character" w:customStyle="1" w:styleId="eop">
    <w:name w:val="eop"/>
    <w:basedOn w:val="Domylnaczcionkaakapitu"/>
    <w:rsid w:val="008E6F94"/>
  </w:style>
  <w:style w:type="character" w:customStyle="1" w:styleId="spellingerror">
    <w:name w:val="spellingerror"/>
    <w:basedOn w:val="Domylnaczcionkaakapitu"/>
    <w:rsid w:val="008E6F94"/>
  </w:style>
  <w:style w:type="character" w:customStyle="1" w:styleId="AkapitzlistZnak">
    <w:name w:val="Akapit z listą Znak"/>
    <w:aliases w:val="lp1 Znak,Preambuła Znak,Bullet Number Znak,Body MS Bullet Znak,List Paragraph1 Znak,List Paragraph2 Znak,ISCG Numerowanie Znak,Nagłowek 3 Znak,EST_akapit z listą Znak,Key Znak,Nagłówek A Znak,Średnia siatka 1 — akcent 21 Znak,L1 Znak"/>
    <w:link w:val="Akapitzlist"/>
    <w:uiPriority w:val="34"/>
    <w:locked/>
    <w:rsid w:val="008E6F94"/>
    <w:rPr>
      <w:rFonts w:ascii="Arial" w:eastAsia="Times New Roman" w:hAnsi="Arial" w:cs="Times New Roman"/>
      <w:szCs w:val="24"/>
      <w:lang w:eastAsia="pl-PL"/>
    </w:rPr>
  </w:style>
  <w:style w:type="paragraph" w:customStyle="1" w:styleId="Styl1">
    <w:name w:val="Styl1"/>
    <w:basedOn w:val="Normalny"/>
    <w:rsid w:val="00AA43F3"/>
    <w:pPr>
      <w:numPr>
        <w:numId w:val="3"/>
      </w:numPr>
      <w:spacing w:line="240" w:lineRule="auto"/>
    </w:pPr>
    <w:rPr>
      <w:b/>
      <w:sz w:val="28"/>
      <w:szCs w:val="20"/>
    </w:rPr>
  </w:style>
  <w:style w:type="table" w:styleId="Tabela-Siatka">
    <w:name w:val="Table Grid"/>
    <w:basedOn w:val="Standardowy"/>
    <w:uiPriority w:val="39"/>
    <w:rsid w:val="006E22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2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1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2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3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1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6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4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2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6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16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2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3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1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0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4EEA6A-726C-4BD0-BAED-841EE95AE439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366bcbea-f306-49df-9fee-420df3f21ab2"/>
    <ds:schemaRef ds:uri="http://purl.org/dc/elements/1.1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DA6B490-F976-47D7-93BD-F11697C9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0B303-E567-4007-A0D1-EB7122CB8B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649</Words>
  <Characters>3900</Characters>
  <Application>Microsoft Office Word</Application>
  <DocSecurity>4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SA Oddział w Sanoku</Company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Garbacik Alicja</dc:creator>
  <cp:lastModifiedBy>Sobka Robert</cp:lastModifiedBy>
  <cp:revision>2</cp:revision>
  <cp:lastPrinted>2023-04-24T06:22:00Z</cp:lastPrinted>
  <dcterms:created xsi:type="dcterms:W3CDTF">2025-04-29T09:45:00Z</dcterms:created>
  <dcterms:modified xsi:type="dcterms:W3CDTF">2025-04-29T09:45:00Z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